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7631A896" w14:textId="77777777" w:rsidTr="00F320AA">
        <w:trPr>
          <w:cantSplit/>
        </w:trPr>
        <w:tc>
          <w:tcPr>
            <w:tcW w:w="1418" w:type="dxa"/>
            <w:vAlign w:val="center"/>
          </w:tcPr>
          <w:p w14:paraId="324DBA90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8575E66" wp14:editId="5ACD3855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6AFB059E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3B138066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0DF70773" wp14:editId="58E56FD6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65D4E139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6A1D7308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06D2F385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3F69BB16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32D1327B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1E8A6C4E" w14:textId="77777777"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8D36A5" w14:paraId="4109E478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63B112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330E2764" w14:textId="016AD143" w:rsidR="00A066F1" w:rsidRPr="008D36A5" w:rsidRDefault="00A861A3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6707DD">
              <w:rPr>
                <w:rFonts w:ascii="Verdana" w:hAnsi="Verdana"/>
                <w:b/>
                <w:sz w:val="20"/>
                <w:lang w:val="it-CH"/>
              </w:rPr>
              <w:t xml:space="preserve">Doc. </w:t>
            </w:r>
            <w:proofErr w:type="gramStart"/>
            <w:r w:rsidRPr="006707DD">
              <w:rPr>
                <w:rFonts w:ascii="Verdana" w:hAnsi="Verdana"/>
                <w:b/>
                <w:sz w:val="20"/>
                <w:lang w:val="it-CH"/>
              </w:rPr>
              <w:t>CPG(</w:t>
            </w:r>
            <w:proofErr w:type="gramEnd"/>
            <w:r w:rsidRPr="006707DD">
              <w:rPr>
                <w:rFonts w:ascii="Verdana" w:hAnsi="Verdana"/>
                <w:b/>
                <w:sz w:val="20"/>
                <w:lang w:val="it-CH"/>
              </w:rPr>
              <w:t>23)0</w:t>
            </w:r>
            <w:r w:rsidR="008F6603">
              <w:rPr>
                <w:rFonts w:ascii="Verdana" w:hAnsi="Verdana"/>
                <w:b/>
                <w:sz w:val="20"/>
                <w:lang w:val="it-CH"/>
              </w:rPr>
              <w:t>36</w:t>
            </w:r>
            <w:r w:rsidRPr="006707DD">
              <w:rPr>
                <w:rFonts w:ascii="Verdana" w:hAnsi="Verdana"/>
                <w:b/>
                <w:sz w:val="20"/>
                <w:lang w:val="it-CH"/>
              </w:rPr>
              <w:t xml:space="preserve"> ANNEX</w:t>
            </w:r>
            <w:r>
              <w:rPr>
                <w:rFonts w:ascii="Verdana" w:hAnsi="Verdana"/>
                <w:b/>
                <w:sz w:val="20"/>
                <w:lang w:val="it-CH"/>
              </w:rPr>
              <w:t xml:space="preserve"> V-09</w:t>
            </w:r>
            <w:r>
              <w:rPr>
                <w:rFonts w:ascii="Verdana" w:hAnsi="Verdana"/>
                <w:b/>
                <w:sz w:val="20"/>
                <w:lang w:val="it-CH"/>
              </w:rPr>
              <w:br/>
            </w:r>
            <w:r w:rsidR="00E55816" w:rsidRPr="008D36A5">
              <w:rPr>
                <w:rFonts w:ascii="Verdana" w:hAnsi="Verdana"/>
                <w:b/>
                <w:sz w:val="20"/>
                <w:lang w:val="it-IT"/>
              </w:rPr>
              <w:t>Addendum 9 to</w:t>
            </w:r>
            <w:r w:rsidR="00E55816" w:rsidRPr="008D36A5">
              <w:rPr>
                <w:rFonts w:ascii="Verdana" w:hAnsi="Verdana"/>
                <w:b/>
                <w:sz w:val="20"/>
                <w:lang w:val="it-IT"/>
              </w:rPr>
              <w:br/>
              <w:t xml:space="preserve">Document </w:t>
            </w:r>
            <w:r w:rsidR="00D53EAF" w:rsidRPr="008D36A5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="00A066F1" w:rsidRPr="008D36A5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8D36A5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778DDBC7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38EB1D3" w14:textId="77777777" w:rsidR="00A066F1" w:rsidRPr="008D36A5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0448CA84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27 April 2023</w:t>
            </w:r>
          </w:p>
        </w:tc>
      </w:tr>
      <w:tr w:rsidR="00A066F1" w:rsidRPr="00C324A8" w14:paraId="620B9A49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835597B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51B684A5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048FBE5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22AD562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518F6D3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AF48497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37799AD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65CF6E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6A678A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F353105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69A0748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B6EEDA9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1.9</w:t>
            </w:r>
          </w:p>
        </w:tc>
      </w:tr>
    </w:tbl>
    <w:bookmarkEnd w:id="5"/>
    <w:bookmarkEnd w:id="6"/>
    <w:p w14:paraId="4BA3AD9F" w14:textId="77777777" w:rsidR="00187BD9" w:rsidRPr="00CC1AD8" w:rsidRDefault="00A673E9" w:rsidP="00CC1AD8">
      <w:r>
        <w:t>1.9</w:t>
      </w:r>
      <w:r>
        <w:tab/>
        <w:t>to review Appendix </w:t>
      </w:r>
      <w:r>
        <w:rPr>
          <w:b/>
        </w:rPr>
        <w:t>27</w:t>
      </w:r>
      <w:r>
        <w:t xml:space="preserve"> of the Radio Regulations and consider appropriate regulatory actions and updates based on ITU</w:t>
      </w:r>
      <w:r>
        <w:noBreakHyphen/>
        <w:t xml:space="preserve">R studies, in order to </w:t>
      </w:r>
      <w:r>
        <w:rPr>
          <w:bCs/>
        </w:rPr>
        <w:t>accommodate</w:t>
      </w:r>
      <w:r>
        <w:t xml:space="preserve"> </w:t>
      </w:r>
      <w:r>
        <w:rPr>
          <w:bCs/>
        </w:rPr>
        <w:t>digital technologies</w:t>
      </w:r>
      <w:r>
        <w:t xml:space="preserve"> for commercial aviation safety-of-life applications in existing HF bands allocated to the aeronautical mobile (R) service and ensure coexistence of current HF systems alongside modernized HF systems</w:t>
      </w:r>
      <w:r>
        <w:rPr>
          <w:lang w:eastAsia="zh-CN"/>
        </w:rPr>
        <w:t>,</w:t>
      </w:r>
      <w:r>
        <w:t xml:space="preserve"> in accordance with Resolution </w:t>
      </w:r>
      <w:r>
        <w:rPr>
          <w:b/>
        </w:rPr>
        <w:t>429</w:t>
      </w:r>
      <w:r>
        <w:rPr>
          <w:b/>
          <w:lang w:eastAsia="zh-CN"/>
        </w:rPr>
        <w:t xml:space="preserve"> (WRC</w:t>
      </w:r>
      <w:r>
        <w:rPr>
          <w:b/>
          <w:lang w:eastAsia="zh-CN"/>
        </w:rPr>
        <w:noBreakHyphen/>
        <w:t>19)</w:t>
      </w:r>
      <w:r>
        <w:rPr>
          <w:lang w:eastAsia="zh-CN"/>
        </w:rPr>
        <w:t>;</w:t>
      </w:r>
    </w:p>
    <w:p w14:paraId="61487E48" w14:textId="1FE7AA96" w:rsidR="00241FA2" w:rsidRPr="008D36A5" w:rsidRDefault="00A673E9" w:rsidP="00A673E9">
      <w:pPr>
        <w:pStyle w:val="Headingb"/>
        <w:rPr>
          <w:lang w:val="en-GB"/>
        </w:rPr>
      </w:pPr>
      <w:r w:rsidRPr="008D36A5">
        <w:rPr>
          <w:lang w:val="en-GB"/>
        </w:rPr>
        <w:t>Introduction</w:t>
      </w:r>
    </w:p>
    <w:p w14:paraId="76C08587" w14:textId="7FF963F3" w:rsidR="00A673E9" w:rsidRPr="00A71979" w:rsidRDefault="00A673E9" w:rsidP="00A673E9">
      <w:pPr>
        <w:rPr>
          <w:lang w:val="en-US"/>
        </w:rPr>
      </w:pPr>
      <w:r w:rsidRPr="00A71979">
        <w:rPr>
          <w:lang w:val="en-US"/>
        </w:rPr>
        <w:t xml:space="preserve">This agenda item </w:t>
      </w:r>
      <w:r>
        <w:rPr>
          <w:lang w:val="en-US"/>
        </w:rPr>
        <w:t>provides</w:t>
      </w:r>
      <w:r w:rsidRPr="00A71979">
        <w:rPr>
          <w:lang w:val="en-US"/>
        </w:rPr>
        <w:t xml:space="preserve"> the opportunity to include in RR Appendix </w:t>
      </w:r>
      <w:r w:rsidRPr="00E87D97">
        <w:rPr>
          <w:b/>
          <w:bCs/>
          <w:lang w:val="en-US"/>
        </w:rPr>
        <w:t>27</w:t>
      </w:r>
      <w:r w:rsidRPr="00A71979">
        <w:rPr>
          <w:lang w:val="en-US"/>
        </w:rPr>
        <w:t xml:space="preserve"> the relevant part of current text of the Rules of Procedure and make other changes to Appendix</w:t>
      </w:r>
      <w:r w:rsidR="00D53EAF">
        <w:rPr>
          <w:lang w:val="en-US"/>
        </w:rPr>
        <w:t xml:space="preserve"> </w:t>
      </w:r>
      <w:r w:rsidR="00D53EAF">
        <w:rPr>
          <w:b/>
          <w:bCs/>
          <w:lang w:val="en-US"/>
        </w:rPr>
        <w:t>27</w:t>
      </w:r>
      <w:r w:rsidRPr="00A71979">
        <w:rPr>
          <w:lang w:val="en-US"/>
        </w:rPr>
        <w:t xml:space="preserve"> on the use of wideband digital emissions. </w:t>
      </w:r>
      <w:r>
        <w:rPr>
          <w:lang w:val="en-US"/>
        </w:rPr>
        <w:t>A decision in accordance with this proposal would require</w:t>
      </w:r>
      <w:r w:rsidRPr="00A71979">
        <w:rPr>
          <w:lang w:val="en-US"/>
        </w:rPr>
        <w:t xml:space="preserve"> appropriate action </w:t>
      </w:r>
      <w:r>
        <w:rPr>
          <w:lang w:val="en-US"/>
        </w:rPr>
        <w:t xml:space="preserve">to </w:t>
      </w:r>
      <w:r w:rsidRPr="00A71979">
        <w:rPr>
          <w:lang w:val="en-US"/>
        </w:rPr>
        <w:t xml:space="preserve">be taken in regards with the Rules of Procedure relating to RR Appendix </w:t>
      </w:r>
      <w:r w:rsidRPr="00E87D97">
        <w:rPr>
          <w:b/>
          <w:bCs/>
          <w:lang w:val="en-US"/>
        </w:rPr>
        <w:t>27</w:t>
      </w:r>
      <w:r w:rsidRPr="00A71979">
        <w:rPr>
          <w:lang w:val="en-US"/>
        </w:rPr>
        <w:t xml:space="preserve">. </w:t>
      </w:r>
      <w:r>
        <w:rPr>
          <w:lang w:val="en-US"/>
        </w:rPr>
        <w:t>T</w:t>
      </w:r>
      <w:r w:rsidRPr="00A71979">
        <w:rPr>
          <w:lang w:val="en-US"/>
        </w:rPr>
        <w:t xml:space="preserve">he suppression of Resolution </w:t>
      </w:r>
      <w:r w:rsidRPr="00A71979">
        <w:rPr>
          <w:b/>
          <w:bCs/>
          <w:lang w:val="en-US"/>
        </w:rPr>
        <w:t xml:space="preserve">429 (WRC-19) </w:t>
      </w:r>
      <w:r w:rsidRPr="00A71979">
        <w:rPr>
          <w:lang w:val="en-US"/>
        </w:rPr>
        <w:t>is also proposed.</w:t>
      </w:r>
    </w:p>
    <w:p w14:paraId="351FE4A5" w14:textId="6E0517B3" w:rsidR="00A673E9" w:rsidRPr="008D36A5" w:rsidRDefault="00A673E9" w:rsidP="00A673E9">
      <w:pPr>
        <w:pStyle w:val="Headingb"/>
        <w:rPr>
          <w:lang w:val="en-GB"/>
        </w:rPr>
      </w:pPr>
      <w:r w:rsidRPr="008D36A5">
        <w:rPr>
          <w:lang w:val="en-GB"/>
        </w:rPr>
        <w:t>Proposals</w:t>
      </w:r>
    </w:p>
    <w:p w14:paraId="352181F9" w14:textId="77777777" w:rsidR="00187BD9" w:rsidRPr="008D36A5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8D36A5">
        <w:br w:type="page"/>
      </w:r>
    </w:p>
    <w:p w14:paraId="618403EC" w14:textId="37E66A24" w:rsidR="00496979" w:rsidRPr="003A053B" w:rsidRDefault="00A673E9" w:rsidP="00496979">
      <w:pPr>
        <w:pStyle w:val="AppendixNo"/>
        <w:spacing w:before="0"/>
      </w:pPr>
      <w:bookmarkStart w:id="7" w:name="_Toc42084192"/>
      <w:r w:rsidRPr="003A053B">
        <w:lastRenderedPageBreak/>
        <w:t xml:space="preserve">APPENDIX </w:t>
      </w:r>
      <w:r w:rsidRPr="003A053B">
        <w:rPr>
          <w:rStyle w:val="href"/>
        </w:rPr>
        <w:t>27</w:t>
      </w:r>
      <w:r w:rsidRPr="003A053B">
        <w:t xml:space="preserve"> (REV.WRC</w:t>
      </w:r>
      <w:r w:rsidRPr="003A053B">
        <w:noBreakHyphen/>
        <w:t>1</w:t>
      </w:r>
      <w:r>
        <w:t>9</w:t>
      </w:r>
      <w:r w:rsidRPr="003A053B">
        <w:t>)</w:t>
      </w:r>
      <w:bookmarkEnd w:id="7"/>
    </w:p>
    <w:p w14:paraId="2097661A" w14:textId="77777777" w:rsidR="00496979" w:rsidRDefault="00A673E9" w:rsidP="00496979">
      <w:pPr>
        <w:pStyle w:val="Appendixtitle"/>
      </w:pPr>
      <w:bookmarkStart w:id="8" w:name="_Toc42084193"/>
      <w:r>
        <w:t>Frequency allotment Plan for the aeronautical mobile (R)</w:t>
      </w:r>
      <w:r>
        <w:br/>
        <w:t>service and related information</w:t>
      </w:r>
      <w:bookmarkEnd w:id="8"/>
    </w:p>
    <w:p w14:paraId="6B34C677" w14:textId="77777777" w:rsidR="00496979" w:rsidRDefault="00A673E9" w:rsidP="00496979">
      <w:pPr>
        <w:pStyle w:val="Part1"/>
        <w:rPr>
          <w:lang w:val="en-US"/>
        </w:rPr>
      </w:pPr>
      <w:r>
        <w:rPr>
          <w:lang w:val="en-US"/>
        </w:rPr>
        <w:t>PART  I  –  General provisions</w:t>
      </w:r>
    </w:p>
    <w:p w14:paraId="62AEA6F5" w14:textId="77777777" w:rsidR="00496979" w:rsidRDefault="00A673E9" w:rsidP="00496979">
      <w:pPr>
        <w:pStyle w:val="Section1"/>
        <w:rPr>
          <w:lang w:val="en-US"/>
        </w:rPr>
      </w:pPr>
      <w:r>
        <w:rPr>
          <w:lang w:val="en-US"/>
        </w:rPr>
        <w:t>Section II  –  Technical and operational principles used</w:t>
      </w:r>
      <w:r>
        <w:rPr>
          <w:lang w:val="en-US"/>
        </w:rPr>
        <w:br/>
        <w:t>for the establishment of the Plan of allotment of frequencies</w:t>
      </w:r>
      <w:r>
        <w:rPr>
          <w:lang w:val="en-US"/>
        </w:rPr>
        <w:br/>
        <w:t>in the aeronautical mobile (R) service</w:t>
      </w:r>
    </w:p>
    <w:p w14:paraId="6147FC37" w14:textId="77777777" w:rsidR="00496979" w:rsidRPr="001A594D" w:rsidRDefault="00A673E9" w:rsidP="00496979">
      <w:pPr>
        <w:pStyle w:val="Section3"/>
        <w:rPr>
          <w:b/>
          <w:bCs/>
          <w:lang w:val="en-US"/>
        </w:rPr>
      </w:pPr>
      <w:r w:rsidRPr="001A594D">
        <w:rPr>
          <w:b/>
          <w:bCs/>
          <w:lang w:val="en-US"/>
        </w:rPr>
        <w:t>A  –  Channel characteristics and utilization</w:t>
      </w:r>
    </w:p>
    <w:p w14:paraId="21A3A372" w14:textId="77777777" w:rsidR="00496979" w:rsidRDefault="00A673E9" w:rsidP="00496979">
      <w:pPr>
        <w:pStyle w:val="Titre1"/>
        <w:rPr>
          <w:lang w:val="en-US"/>
        </w:rPr>
      </w:pPr>
      <w:r>
        <w:rPr>
          <w:lang w:val="en-US"/>
        </w:rPr>
        <w:tab/>
        <w:t>2</w:t>
      </w:r>
      <w:r>
        <w:rPr>
          <w:lang w:val="en-US"/>
        </w:rPr>
        <w:tab/>
        <w:t>Frequencies allotted</w:t>
      </w:r>
    </w:p>
    <w:p w14:paraId="1DC2219C" w14:textId="5A6E10A0" w:rsidR="00496979" w:rsidRDefault="00A673E9" w:rsidP="00496979">
      <w:pPr>
        <w:rPr>
          <w:lang w:val="en-US"/>
        </w:rPr>
      </w:pPr>
      <w:r w:rsidRPr="00112683">
        <w:rPr>
          <w:rStyle w:val="Appdef"/>
          <w:color w:val="000000"/>
          <w:lang w:val="en-US"/>
        </w:rPr>
        <w:t>27</w:t>
      </w:r>
      <w:r w:rsidRPr="002C7DF3">
        <w:rPr>
          <w:rStyle w:val="Appdef"/>
          <w:b w:val="0"/>
          <w:color w:val="000000"/>
          <w:lang w:val="en-US"/>
        </w:rPr>
        <w:t>/18</w:t>
      </w:r>
      <w:r>
        <w:rPr>
          <w:lang w:val="en-US"/>
        </w:rPr>
        <w:tab/>
      </w:r>
      <w:r w:rsidR="009F53E5">
        <w:rPr>
          <w:lang w:val="en-US"/>
        </w:rPr>
        <w:t>…</w:t>
      </w:r>
    </w:p>
    <w:p w14:paraId="3B90254E" w14:textId="67BB8ED1" w:rsidR="009752FB" w:rsidRDefault="00A673E9">
      <w:pPr>
        <w:pStyle w:val="Proposal"/>
      </w:pPr>
      <w:r>
        <w:t>ADD</w:t>
      </w:r>
      <w:r>
        <w:tab/>
        <w:t>EUR/XXXXA9/1</w:t>
      </w:r>
    </w:p>
    <w:p w14:paraId="23F3EDB1" w14:textId="4A14A96F" w:rsidR="009752FB" w:rsidRPr="008D36A5" w:rsidRDefault="00A673E9">
      <w:r>
        <w:rPr>
          <w:rStyle w:val="Artdef"/>
        </w:rPr>
        <w:t>27</w:t>
      </w:r>
      <w:r w:rsidRPr="00A673E9">
        <w:rPr>
          <w:rStyle w:val="Artdef"/>
          <w:b w:val="0"/>
          <w:bCs/>
        </w:rPr>
        <w:t>/18A</w:t>
      </w:r>
      <w:r>
        <w:rPr>
          <w:rStyle w:val="Artdef"/>
        </w:rPr>
        <w:t xml:space="preserve"> </w:t>
      </w:r>
      <w:r>
        <w:rPr>
          <w:rStyle w:val="Artdef"/>
        </w:rPr>
        <w:tab/>
      </w:r>
      <w:r w:rsidRPr="00577E25">
        <w:t xml:space="preserve">Individual contiguous or non-contiguous channels complying with the provisions of the </w:t>
      </w:r>
      <w:r w:rsidRPr="008D36A5">
        <w:t>Plan</w:t>
      </w:r>
      <w:r w:rsidR="00E76182" w:rsidRPr="008D36A5">
        <w:rPr>
          <w:position w:val="6"/>
          <w:sz w:val="18"/>
        </w:rPr>
        <w:t>3</w:t>
      </w:r>
      <w:r w:rsidRPr="008D36A5">
        <w:t xml:space="preserve"> contained in this Appendix may be aggregated to provide wideband communication</w:t>
      </w:r>
      <w:r w:rsidR="00C917EC" w:rsidRPr="008D36A5">
        <w:t>s.</w:t>
      </w:r>
    </w:p>
    <w:p w14:paraId="231E248B" w14:textId="77777777" w:rsidR="00E76182" w:rsidRPr="008D36A5" w:rsidRDefault="00E76182" w:rsidP="00E76182">
      <w:pPr>
        <w:pStyle w:val="Reasons"/>
      </w:pPr>
    </w:p>
    <w:p w14:paraId="02995771" w14:textId="77777777" w:rsidR="00E76182" w:rsidRPr="008D36A5" w:rsidRDefault="00E76182" w:rsidP="00E76182">
      <w:pPr>
        <w:pStyle w:val="Proposal"/>
      </w:pPr>
      <w:r w:rsidRPr="008D36A5">
        <w:t>ADD</w:t>
      </w:r>
      <w:r w:rsidRPr="008D36A5">
        <w:tab/>
        <w:t>EUR/XXXXA9/2</w:t>
      </w:r>
    </w:p>
    <w:p w14:paraId="4FBC4B17" w14:textId="77777777" w:rsidR="00E76182" w:rsidRPr="008D36A5" w:rsidRDefault="00E76182" w:rsidP="00E76182">
      <w:pPr>
        <w:keepNext/>
        <w:spacing w:before="0"/>
        <w:rPr>
          <w:rFonts w:ascii="Verdana" w:hAnsi="Verdana"/>
          <w:b/>
          <w:bCs/>
          <w:color w:val="000000" w:themeColor="text1"/>
          <w:sz w:val="18"/>
        </w:rPr>
      </w:pPr>
      <w:r w:rsidRPr="008D36A5">
        <w:rPr>
          <w:color w:val="000000" w:themeColor="text1"/>
        </w:rPr>
        <w:t>_______________</w:t>
      </w:r>
    </w:p>
    <w:p w14:paraId="05997E50" w14:textId="77777777" w:rsidR="00E76182" w:rsidRPr="006D1DF0" w:rsidRDefault="00E76182" w:rsidP="00E76182">
      <w:pPr>
        <w:pStyle w:val="Notedebasdepage"/>
      </w:pPr>
      <w:r w:rsidRPr="008D36A5">
        <w:rPr>
          <w:rStyle w:val="Appelnotedebasdep"/>
        </w:rPr>
        <w:t>3</w:t>
      </w:r>
      <w:r w:rsidRPr="008D36A5">
        <w:t xml:space="preserve"> </w:t>
      </w:r>
      <w:r w:rsidRPr="008D36A5">
        <w:tab/>
      </w:r>
      <w:r w:rsidRPr="008D36A5">
        <w:rPr>
          <w:rStyle w:val="Appdef"/>
        </w:rPr>
        <w:t>27</w:t>
      </w:r>
      <w:r w:rsidRPr="008D36A5">
        <w:rPr>
          <w:rStyle w:val="Appdef"/>
          <w:b w:val="0"/>
        </w:rPr>
        <w:t>/18A.1</w:t>
      </w:r>
      <w:r w:rsidRPr="008D36A5">
        <w:tab/>
        <w:t xml:space="preserve">In particular the provisions related to the protection (Part I, Section II B), to power limits (Nos. </w:t>
      </w:r>
      <w:r w:rsidRPr="008D36A5">
        <w:rPr>
          <w:b/>
          <w:bCs/>
        </w:rPr>
        <w:t>27</w:t>
      </w:r>
      <w:r w:rsidRPr="008D36A5">
        <w:t xml:space="preserve">/60 and </w:t>
      </w:r>
      <w:r w:rsidRPr="008D36A5">
        <w:rPr>
          <w:b/>
          <w:bCs/>
        </w:rPr>
        <w:t>27</w:t>
      </w:r>
      <w:r w:rsidRPr="008D36A5">
        <w:t xml:space="preserve">/61), to class of emissions (No. </w:t>
      </w:r>
      <w:r w:rsidRPr="008D36A5">
        <w:rPr>
          <w:b/>
          <w:bCs/>
        </w:rPr>
        <w:t>27</w:t>
      </w:r>
      <w:r w:rsidRPr="008D36A5">
        <w:t xml:space="preserve">/58), to out-of-band spectrum mask (No. </w:t>
      </w:r>
      <w:r w:rsidRPr="008D36A5">
        <w:rPr>
          <w:b/>
          <w:bCs/>
        </w:rPr>
        <w:t>27</w:t>
      </w:r>
      <w:r w:rsidRPr="008D36A5">
        <w:t xml:space="preserve">/74), to assigned frequency (No. </w:t>
      </w:r>
      <w:r w:rsidRPr="008D36A5">
        <w:rPr>
          <w:b/>
          <w:bCs/>
        </w:rPr>
        <w:t>27</w:t>
      </w:r>
      <w:r w:rsidRPr="008D36A5">
        <w:t xml:space="preserve">/75) and, to channel spacing (No. </w:t>
      </w:r>
      <w:r w:rsidRPr="008D36A5">
        <w:rPr>
          <w:b/>
          <w:bCs/>
        </w:rPr>
        <w:t>27</w:t>
      </w:r>
      <w:r w:rsidRPr="008D36A5">
        <w:t>/11).</w:t>
      </w:r>
    </w:p>
    <w:p w14:paraId="5FF2564C" w14:textId="439647C1" w:rsidR="009752FB" w:rsidRDefault="00A673E9">
      <w:pPr>
        <w:pStyle w:val="Reasons"/>
      </w:pPr>
      <w:r>
        <w:rPr>
          <w:b/>
        </w:rPr>
        <w:t>Reasons:</w:t>
      </w:r>
      <w:r>
        <w:tab/>
        <w:t>In order to use wide band transmissions, and make explicit the possibility of aggregating individual 3</w:t>
      </w:r>
      <w:r w:rsidR="005C71EA">
        <w:t xml:space="preserve"> </w:t>
      </w:r>
      <w:r>
        <w:t xml:space="preserve">kHz channels as defined in the Appendix </w:t>
      </w:r>
      <w:r w:rsidRPr="00A673E9">
        <w:rPr>
          <w:b/>
          <w:bCs/>
        </w:rPr>
        <w:t>27</w:t>
      </w:r>
      <w:r>
        <w:t>.</w:t>
      </w:r>
    </w:p>
    <w:p w14:paraId="6EE587E2" w14:textId="77777777" w:rsidR="00496979" w:rsidRPr="001A683E" w:rsidRDefault="00A673E9" w:rsidP="00496979">
      <w:pPr>
        <w:pStyle w:val="Section3"/>
        <w:rPr>
          <w:b/>
          <w:bCs/>
        </w:rPr>
      </w:pPr>
      <w:r w:rsidRPr="001A683E">
        <w:rPr>
          <w:b/>
          <w:bCs/>
        </w:rPr>
        <w:t>C  –  Classes of emission and power</w:t>
      </w:r>
    </w:p>
    <w:p w14:paraId="769AE6FA" w14:textId="77777777" w:rsidR="00496979" w:rsidRPr="004B2029" w:rsidRDefault="00A673E9" w:rsidP="00496979">
      <w:pPr>
        <w:pStyle w:val="Titre1"/>
      </w:pPr>
      <w:r w:rsidRPr="004B2029">
        <w:tab/>
        <w:t>1</w:t>
      </w:r>
      <w:r w:rsidRPr="004B2029">
        <w:tab/>
        <w:t>Classes of emission</w:t>
      </w:r>
    </w:p>
    <w:p w14:paraId="2F9C0B05" w14:textId="112C9F11" w:rsidR="009752FB" w:rsidRDefault="00A673E9">
      <w:pPr>
        <w:pStyle w:val="Proposal"/>
      </w:pPr>
      <w:r>
        <w:t>MOD</w:t>
      </w:r>
      <w:r>
        <w:tab/>
        <w:t>EUR/XXXXA9</w:t>
      </w:r>
      <w:r w:rsidRPr="008D36A5">
        <w:t>/</w:t>
      </w:r>
      <w:r w:rsidR="00E76182" w:rsidRPr="008D36A5">
        <w:t>3</w:t>
      </w:r>
    </w:p>
    <w:p w14:paraId="105F7E95" w14:textId="77777777" w:rsidR="00496979" w:rsidRDefault="00A673E9" w:rsidP="00496979">
      <w:pPr>
        <w:pStyle w:val="Titre2"/>
        <w:rPr>
          <w:lang w:val="en-US"/>
        </w:rPr>
      </w:pPr>
      <w:r w:rsidRPr="00DA37FE">
        <w:rPr>
          <w:rStyle w:val="Appdef"/>
          <w:b/>
          <w:bCs/>
          <w:color w:val="000000"/>
          <w:lang w:val="en-US"/>
        </w:rPr>
        <w:t>27</w:t>
      </w:r>
      <w:r w:rsidRPr="009B2985">
        <w:rPr>
          <w:rStyle w:val="Appdef"/>
          <w:color w:val="000000"/>
          <w:lang w:val="en-US"/>
        </w:rPr>
        <w:t>/</w:t>
      </w:r>
      <w:r w:rsidRPr="00C57444">
        <w:rPr>
          <w:rStyle w:val="Appdef"/>
          <w:bCs/>
          <w:color w:val="000000"/>
          <w:lang w:val="en-US"/>
        </w:rPr>
        <w:t>57</w:t>
      </w:r>
      <w:r>
        <w:rPr>
          <w:lang w:val="en-US"/>
        </w:rPr>
        <w:tab/>
        <w:t>1.1</w:t>
      </w:r>
      <w:r>
        <w:rPr>
          <w:lang w:val="en-US"/>
        </w:rPr>
        <w:tab/>
        <w:t>Telephony – amplitude modulation:</w:t>
      </w:r>
    </w:p>
    <w:p w14:paraId="3A87E3B6" w14:textId="77777777" w:rsidR="00496979" w:rsidRPr="009D7ECE" w:rsidRDefault="00A673E9" w:rsidP="0049697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rStyle w:val="Appelnotedebasdep"/>
          <w:color w:val="000000"/>
        </w:rPr>
      </w:pPr>
      <w:r>
        <w:rPr>
          <w:lang w:val="en-US"/>
        </w:rPr>
        <w:tab/>
      </w:r>
      <w:r w:rsidRPr="001A683E">
        <w:rPr>
          <w:lang w:val="en-US"/>
        </w:rPr>
        <w:sym w:font="Symbol" w:char="F02D"/>
      </w:r>
      <w:r>
        <w:rPr>
          <w:lang w:val="en-US"/>
        </w:rPr>
        <w:tab/>
        <w:t>double sideband</w:t>
      </w:r>
      <w:r>
        <w:rPr>
          <w:lang w:val="en-US"/>
        </w:rPr>
        <w:tab/>
        <w:t>A3E</w:t>
      </w:r>
      <w:r w:rsidRPr="009D7ECE">
        <w:rPr>
          <w:rStyle w:val="Appelnotedebasdep"/>
          <w:color w:val="000000"/>
        </w:rPr>
        <w:footnoteReference w:customMarkFollows="1" w:id="1"/>
        <w:t>*</w:t>
      </w:r>
    </w:p>
    <w:p w14:paraId="0A377ED5" w14:textId="77777777" w:rsidR="00496979" w:rsidRPr="009D7ECE" w:rsidRDefault="00A673E9" w:rsidP="0049697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rStyle w:val="Appelnotedebasdep"/>
          <w:color w:val="000000"/>
        </w:rPr>
      </w:pPr>
      <w:r>
        <w:rPr>
          <w:lang w:val="en-US"/>
        </w:rPr>
        <w:tab/>
      </w:r>
      <w:r w:rsidRPr="001A683E">
        <w:rPr>
          <w:lang w:val="en-US"/>
        </w:rPr>
        <w:sym w:font="Symbol" w:char="F02D"/>
      </w:r>
      <w:r>
        <w:rPr>
          <w:lang w:val="en-US"/>
        </w:rPr>
        <w:tab/>
        <w:t>single sideband, full carrier</w:t>
      </w:r>
      <w:r>
        <w:rPr>
          <w:lang w:val="en-US"/>
        </w:rPr>
        <w:tab/>
        <w:t>H3E</w:t>
      </w:r>
      <w:r w:rsidRPr="009D7ECE">
        <w:rPr>
          <w:rStyle w:val="Appelnotedebasdep"/>
          <w:color w:val="000000"/>
        </w:rPr>
        <w:t>*</w:t>
      </w:r>
    </w:p>
    <w:p w14:paraId="0E097052" w14:textId="7B6FEBFA" w:rsidR="00496979" w:rsidRPr="00B51D7E" w:rsidRDefault="00A673E9" w:rsidP="0049697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lang w:val="it-IT"/>
        </w:rPr>
      </w:pPr>
      <w:r>
        <w:rPr>
          <w:lang w:val="en-US"/>
        </w:rPr>
        <w:tab/>
      </w:r>
      <w:r>
        <w:sym w:font="Symbol" w:char="F02D"/>
      </w:r>
      <w:r w:rsidRPr="00B51D7E">
        <w:rPr>
          <w:lang w:val="it-IT"/>
        </w:rPr>
        <w:tab/>
        <w:t xml:space="preserve">single </w:t>
      </w:r>
      <w:proofErr w:type="spellStart"/>
      <w:r w:rsidRPr="00B51D7E">
        <w:rPr>
          <w:lang w:val="it-IT"/>
        </w:rPr>
        <w:t>sideband</w:t>
      </w:r>
      <w:proofErr w:type="spellEnd"/>
      <w:r w:rsidRPr="00B51D7E">
        <w:rPr>
          <w:lang w:val="it-IT"/>
        </w:rPr>
        <w:t xml:space="preserve">, </w:t>
      </w:r>
      <w:proofErr w:type="spellStart"/>
      <w:r w:rsidRPr="00B51D7E">
        <w:rPr>
          <w:lang w:val="it-IT"/>
        </w:rPr>
        <w:t>suppressed</w:t>
      </w:r>
      <w:proofErr w:type="spellEnd"/>
      <w:r w:rsidRPr="00B51D7E">
        <w:rPr>
          <w:lang w:val="it-IT"/>
        </w:rPr>
        <w:t xml:space="preserve"> carrier</w:t>
      </w:r>
      <w:r w:rsidRPr="00B51D7E">
        <w:rPr>
          <w:lang w:val="it-IT"/>
        </w:rPr>
        <w:tab/>
        <w:t>J3E</w:t>
      </w:r>
      <w:ins w:id="9" w:author="CEPT" w:date="2023-04-27T16:27:00Z">
        <w:r w:rsidRPr="000B317A">
          <w:rPr>
            <w:lang w:val="it-CH"/>
          </w:rPr>
          <w:t>, J2E, J7E, J9E</w:t>
        </w:r>
      </w:ins>
    </w:p>
    <w:p w14:paraId="1B26C372" w14:textId="5363F274" w:rsidR="009752FB" w:rsidRDefault="00A673E9">
      <w:pPr>
        <w:pStyle w:val="Reasons"/>
      </w:pPr>
      <w:r>
        <w:rPr>
          <w:b/>
        </w:rPr>
        <w:t>Reasons:</w:t>
      </w:r>
      <w:r>
        <w:tab/>
        <w:t>To align with the current Rules of Procedure</w:t>
      </w:r>
      <w:r w:rsidR="000941DF">
        <w:t>.</w:t>
      </w:r>
    </w:p>
    <w:p w14:paraId="3924B518" w14:textId="4C9D2E52" w:rsidR="009752FB" w:rsidRPr="008D36A5" w:rsidRDefault="00A673E9">
      <w:pPr>
        <w:pStyle w:val="Proposal"/>
      </w:pPr>
      <w:r>
        <w:lastRenderedPageBreak/>
        <w:t>MOD</w:t>
      </w:r>
      <w:r>
        <w:tab/>
        <w:t>EUR/</w:t>
      </w:r>
      <w:r w:rsidRPr="008D36A5">
        <w:t>XXXXA9/</w:t>
      </w:r>
      <w:r w:rsidR="003D7400" w:rsidRPr="008D36A5">
        <w:t>4</w:t>
      </w:r>
    </w:p>
    <w:p w14:paraId="50443AE6" w14:textId="59C5D928" w:rsidR="00496979" w:rsidRPr="008D36A5" w:rsidRDefault="00A673E9" w:rsidP="00496979">
      <w:pPr>
        <w:pStyle w:val="Titre2"/>
        <w:rPr>
          <w:lang w:val="en-US"/>
        </w:rPr>
      </w:pPr>
      <w:r w:rsidRPr="008D36A5">
        <w:rPr>
          <w:lang w:val="en-US"/>
        </w:rPr>
        <w:tab/>
        <w:t>1.2</w:t>
      </w:r>
      <w:r w:rsidRPr="008D36A5">
        <w:rPr>
          <w:lang w:val="en-US"/>
        </w:rPr>
        <w:tab/>
      </w:r>
      <w:bookmarkStart w:id="10" w:name="_Hlk133505301"/>
      <w:r w:rsidRPr="008D36A5">
        <w:rPr>
          <w:lang w:val="en-US"/>
        </w:rPr>
        <w:t xml:space="preserve">Telegraphy </w:t>
      </w:r>
      <w:del w:id="11" w:author="CEPT" w:date="2022-10-19T11:50:00Z">
        <w:r w:rsidRPr="008D36A5" w:rsidDel="008A1B06">
          <w:rPr>
            <w:lang w:val="en-US"/>
          </w:rPr>
          <w:delText xml:space="preserve">(including automatic </w:delText>
        </w:r>
      </w:del>
      <w:ins w:id="12" w:author="CEPT" w:date="2022-10-19T11:50:00Z">
        <w:r w:rsidRPr="008D36A5">
          <w:rPr>
            <w:lang w:val="en-US"/>
          </w:rPr>
          <w:t xml:space="preserve">and </w:t>
        </w:r>
      </w:ins>
      <w:r w:rsidRPr="008D36A5">
        <w:rPr>
          <w:lang w:val="en-US"/>
        </w:rPr>
        <w:t>data transmission</w:t>
      </w:r>
      <w:del w:id="13" w:author="CEPT" w:date="2022-10-19T11:50:00Z">
        <w:r w:rsidRPr="008D36A5" w:rsidDel="008A1B06">
          <w:rPr>
            <w:lang w:val="en-US"/>
          </w:rPr>
          <w:delText>)</w:delText>
        </w:r>
      </w:del>
      <w:bookmarkEnd w:id="10"/>
    </w:p>
    <w:p w14:paraId="649479F2" w14:textId="478861D3" w:rsidR="009752FB" w:rsidRPr="008D36A5" w:rsidRDefault="009752FB">
      <w:pPr>
        <w:pStyle w:val="Reasons"/>
      </w:pPr>
    </w:p>
    <w:p w14:paraId="2F172470" w14:textId="54187F78" w:rsidR="009752FB" w:rsidRPr="008F6603" w:rsidRDefault="00A673E9">
      <w:pPr>
        <w:pStyle w:val="Proposal"/>
        <w:rPr>
          <w:lang w:val="fr-CH"/>
        </w:rPr>
      </w:pPr>
      <w:r w:rsidRPr="008F6603">
        <w:rPr>
          <w:lang w:val="fr-CH"/>
        </w:rPr>
        <w:t>MOD</w:t>
      </w:r>
      <w:r w:rsidRPr="008F6603">
        <w:rPr>
          <w:lang w:val="fr-CH"/>
        </w:rPr>
        <w:tab/>
        <w:t>EUR/XXXXA9/</w:t>
      </w:r>
      <w:r w:rsidR="003D7400" w:rsidRPr="008F6603">
        <w:rPr>
          <w:lang w:val="fr-CH"/>
        </w:rPr>
        <w:t>5</w:t>
      </w:r>
    </w:p>
    <w:p w14:paraId="25DDA944" w14:textId="77777777" w:rsidR="00496979" w:rsidRPr="008F6603" w:rsidRDefault="00A673E9" w:rsidP="00496979">
      <w:pPr>
        <w:pStyle w:val="Titre3"/>
        <w:rPr>
          <w:lang w:val="fr-CH"/>
        </w:rPr>
      </w:pPr>
      <w:r w:rsidRPr="008F6603">
        <w:rPr>
          <w:rStyle w:val="Appdef"/>
          <w:b/>
          <w:lang w:val="fr-CH"/>
        </w:rPr>
        <w:t>27</w:t>
      </w:r>
      <w:r w:rsidRPr="008F6603">
        <w:rPr>
          <w:rStyle w:val="Appdef"/>
          <w:bCs/>
          <w:lang w:val="fr-CH"/>
        </w:rPr>
        <w:t>/58</w:t>
      </w:r>
      <w:r w:rsidRPr="008F6603">
        <w:rPr>
          <w:lang w:val="fr-CH"/>
        </w:rPr>
        <w:tab/>
        <w:t>1.2.1</w:t>
      </w:r>
      <w:r w:rsidRPr="008F6603">
        <w:rPr>
          <w:lang w:val="fr-CH"/>
        </w:rPr>
        <w:tab/>
        <w:t xml:space="preserve">Amplitude </w:t>
      </w:r>
      <w:proofErr w:type="gramStart"/>
      <w:r w:rsidRPr="008F6603">
        <w:rPr>
          <w:lang w:val="fr-CH"/>
        </w:rPr>
        <w:t>modulation:</w:t>
      </w:r>
      <w:proofErr w:type="gramEnd"/>
    </w:p>
    <w:p w14:paraId="43B3619B" w14:textId="77777777" w:rsidR="00496979" w:rsidRPr="001A683E" w:rsidRDefault="00A673E9" w:rsidP="00496979">
      <w:pPr>
        <w:tabs>
          <w:tab w:val="clear" w:pos="1871"/>
          <w:tab w:val="clear" w:pos="2268"/>
          <w:tab w:val="left" w:pos="1418"/>
          <w:tab w:val="right" w:pos="9639"/>
        </w:tabs>
        <w:ind w:left="1418" w:right="1417" w:hanging="1418"/>
        <w:rPr>
          <w:lang w:val="en-US"/>
        </w:rPr>
      </w:pPr>
      <w:r w:rsidRPr="008F6603">
        <w:rPr>
          <w:lang w:val="fr-CH"/>
        </w:rPr>
        <w:tab/>
      </w:r>
      <w:r w:rsidRPr="001A683E">
        <w:rPr>
          <w:lang w:val="en-US"/>
        </w:rPr>
        <w:sym w:font="Symbol" w:char="F02D"/>
      </w:r>
      <w:r w:rsidRPr="001A683E">
        <w:rPr>
          <w:lang w:val="en-US"/>
        </w:rPr>
        <w:tab/>
        <w:t>telegraphy without the use of a modulating audio frequency (by on</w:t>
      </w:r>
      <w:r w:rsidRPr="001A683E">
        <w:rPr>
          <w:lang w:val="en-US"/>
        </w:rPr>
        <w:noBreakHyphen/>
        <w:t>off keying)</w:t>
      </w:r>
      <w:r w:rsidRPr="001A683E">
        <w:rPr>
          <w:lang w:val="en-US"/>
        </w:rPr>
        <w:tab/>
        <w:t>A1A, A1B</w:t>
      </w:r>
      <w:r w:rsidRPr="009D7ECE">
        <w:rPr>
          <w:rStyle w:val="Appelnotedebasdep"/>
          <w:color w:val="000000"/>
        </w:rPr>
        <w:footnoteReference w:customMarkFollows="1" w:id="2"/>
        <w:t>**</w:t>
      </w:r>
    </w:p>
    <w:p w14:paraId="53B45139" w14:textId="77777777" w:rsidR="00496979" w:rsidRPr="001A683E" w:rsidRDefault="00A673E9" w:rsidP="0049697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lang w:val="en-US"/>
        </w:rPr>
      </w:pPr>
      <w:r w:rsidRPr="001A683E">
        <w:rPr>
          <w:lang w:val="en-US"/>
        </w:rPr>
        <w:tab/>
        <w:t>–</w:t>
      </w:r>
      <w:r w:rsidRPr="001A683E">
        <w:rPr>
          <w:lang w:val="en-US"/>
        </w:rPr>
        <w:tab/>
        <w:t>telegraphy by the on-off keying of an amplitude modulating audio frequency or audio frequencies or by the on-off keying of the modulated emission and including selective calling, single sideband, full carrier</w:t>
      </w:r>
      <w:r w:rsidRPr="001A683E">
        <w:rPr>
          <w:lang w:val="en-US"/>
        </w:rPr>
        <w:tab/>
        <w:t>H2B</w:t>
      </w:r>
    </w:p>
    <w:p w14:paraId="3FC16DC4" w14:textId="77777777" w:rsidR="00A673E9" w:rsidRPr="001A683E" w:rsidRDefault="00A673E9" w:rsidP="00A673E9">
      <w:pPr>
        <w:tabs>
          <w:tab w:val="clear" w:pos="1871"/>
          <w:tab w:val="clear" w:pos="2268"/>
          <w:tab w:val="left" w:pos="1418"/>
          <w:tab w:val="right" w:pos="9639"/>
        </w:tabs>
        <w:ind w:left="1418" w:right="1417" w:hanging="1418"/>
        <w:rPr>
          <w:lang w:val="en-US"/>
        </w:rPr>
      </w:pPr>
      <w:r w:rsidRPr="001A683E">
        <w:rPr>
          <w:lang w:val="en-US"/>
        </w:rPr>
        <w:tab/>
        <w:t>–</w:t>
      </w:r>
      <w:r w:rsidRPr="001A683E">
        <w:rPr>
          <w:lang w:val="en-US"/>
        </w:rPr>
        <w:tab/>
        <w:t>multichannel voice frequency telegraphy, single sideband, suppressed carrier</w:t>
      </w:r>
      <w:r w:rsidRPr="001A683E">
        <w:rPr>
          <w:lang w:val="en-US"/>
        </w:rPr>
        <w:tab/>
      </w:r>
      <w:del w:id="18" w:author="CEPT" w:date="2022-10-19T11:50:00Z">
        <w:r w:rsidRPr="001A683E" w:rsidDel="00A71979">
          <w:rPr>
            <w:lang w:val="en-US"/>
          </w:rPr>
          <w:delText>J7B</w:delText>
        </w:r>
      </w:del>
      <w:ins w:id="19" w:author="CEPT" w:date="2022-10-19T11:50:00Z">
        <w:r w:rsidRPr="001A683E">
          <w:rPr>
            <w:lang w:val="en-US"/>
          </w:rPr>
          <w:t>J7</w:t>
        </w:r>
        <w:r>
          <w:rPr>
            <w:lang w:val="en-US"/>
          </w:rPr>
          <w:t>A</w:t>
        </w:r>
      </w:ins>
    </w:p>
    <w:p w14:paraId="7A9CDC87" w14:textId="77777777" w:rsidR="00A673E9" w:rsidDel="00A71979" w:rsidRDefault="00A673E9" w:rsidP="00A673E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del w:id="20" w:author="CEPT" w:date="2022-10-19T11:50:00Z"/>
          <w:lang w:val="en-US"/>
        </w:rPr>
      </w:pPr>
      <w:del w:id="21" w:author="CEPT" w:date="2022-10-19T11:50:00Z">
        <w:r w:rsidRPr="001A683E" w:rsidDel="00A71979">
          <w:rPr>
            <w:lang w:val="en-US"/>
          </w:rPr>
          <w:tab/>
          <w:delText>–</w:delText>
        </w:r>
        <w:r w:rsidRPr="001A683E" w:rsidDel="00A71979">
          <w:rPr>
            <w:lang w:val="en-US"/>
          </w:rPr>
          <w:tab/>
          <w:delText>other transmissions such as automatic data transmission, single sideband, suppressed carrier</w:delText>
        </w:r>
        <w:r w:rsidRPr="001A683E" w:rsidDel="00A71979">
          <w:rPr>
            <w:lang w:val="en-US"/>
          </w:rPr>
          <w:tab/>
          <w:delText>JXX</w:delText>
        </w:r>
      </w:del>
    </w:p>
    <w:p w14:paraId="6EC52F8F" w14:textId="77777777" w:rsidR="00A673E9" w:rsidRPr="001A683E" w:rsidRDefault="00A673E9" w:rsidP="00A673E9">
      <w:pPr>
        <w:tabs>
          <w:tab w:val="clear" w:pos="1871"/>
          <w:tab w:val="left" w:pos="1418"/>
          <w:tab w:val="right" w:pos="9639"/>
        </w:tabs>
        <w:ind w:left="1418" w:right="1417" w:hanging="1418"/>
        <w:rPr>
          <w:ins w:id="22" w:author="CEPT" w:date="2022-10-19T11:51:00Z"/>
          <w:lang w:val="en-US"/>
        </w:rPr>
      </w:pPr>
      <w:ins w:id="23" w:author="CEPT" w:date="2022-10-19T11:51:00Z">
        <w:r w:rsidRPr="001A683E">
          <w:rPr>
            <w:lang w:val="en-US"/>
          </w:rPr>
          <w:tab/>
          <w:t>–</w:t>
        </w:r>
        <w:r w:rsidRPr="001A683E">
          <w:rPr>
            <w:lang w:val="en-US"/>
          </w:rPr>
          <w:tab/>
        </w:r>
        <w:r w:rsidRPr="000E3299">
          <w:rPr>
            <w:szCs w:val="24"/>
          </w:rPr>
          <w:t xml:space="preserve">telegraphy or data transmissions using any other single sideband, suppressed carrier modulation, under the condition that the reference frequency of the concerned transmission corresponds to the list of </w:t>
        </w:r>
        <w:proofErr w:type="gramStart"/>
        <w:r w:rsidRPr="000E3299">
          <w:rPr>
            <w:szCs w:val="24"/>
          </w:rPr>
          <w:t>carrier</w:t>
        </w:r>
        <w:proofErr w:type="gramEnd"/>
        <w:r w:rsidRPr="000E3299">
          <w:rPr>
            <w:szCs w:val="24"/>
          </w:rPr>
          <w:t xml:space="preserve"> (reference) frequencies (No. </w:t>
        </w:r>
        <w:r w:rsidRPr="003743E2">
          <w:rPr>
            <w:b/>
            <w:bCs/>
          </w:rPr>
          <w:t>27</w:t>
        </w:r>
        <w:r w:rsidRPr="00276B74">
          <w:t>/18</w:t>
        </w:r>
        <w:r w:rsidRPr="000E3299">
          <w:rPr>
            <w:szCs w:val="24"/>
          </w:rPr>
          <w:t xml:space="preserve">) and its occupied bandwidth does not exceed the upper limit of J3E emissions (No. </w:t>
        </w:r>
        <w:r w:rsidRPr="007F0001">
          <w:rPr>
            <w:b/>
            <w:bCs/>
          </w:rPr>
          <w:t>27</w:t>
        </w:r>
        <w:r w:rsidRPr="00276B74">
          <w:t>/12</w:t>
        </w:r>
        <w:r w:rsidRPr="000E3299">
          <w:rPr>
            <w:szCs w:val="24"/>
          </w:rPr>
          <w:t>), i.e. 2 800 Hz for each individual channel</w:t>
        </w:r>
        <w:r w:rsidRPr="001A683E">
          <w:rPr>
            <w:lang w:val="en-US"/>
          </w:rPr>
          <w:tab/>
        </w:r>
        <w:r w:rsidRPr="000E3299">
          <w:rPr>
            <w:szCs w:val="24"/>
          </w:rPr>
          <w:t>J2B, J2D, J7B, J7D, J9B, J9D</w:t>
        </w:r>
      </w:ins>
    </w:p>
    <w:p w14:paraId="05B6D18D" w14:textId="356860DB" w:rsidR="009752FB" w:rsidRDefault="00A673E9">
      <w:pPr>
        <w:pStyle w:val="Reasons"/>
      </w:pPr>
      <w:r>
        <w:rPr>
          <w:b/>
        </w:rPr>
        <w:t>Reasons:</w:t>
      </w:r>
      <w:r>
        <w:tab/>
      </w:r>
      <w:r w:rsidRPr="00A673E9">
        <w:t xml:space="preserve">Correction replacing the misspelled J7B </w:t>
      </w:r>
      <w:r w:rsidR="00153C19">
        <w:t>with</w:t>
      </w:r>
      <w:r w:rsidRPr="00A673E9">
        <w:t xml:space="preserve"> J7A and alignments with the </w:t>
      </w:r>
      <w:r>
        <w:t>R</w:t>
      </w:r>
      <w:r w:rsidRPr="00A673E9">
        <w:t xml:space="preserve">ules of </w:t>
      </w:r>
      <w:r>
        <w:t>P</w:t>
      </w:r>
      <w:r w:rsidRPr="00A673E9">
        <w:t>rocedure in the last section</w:t>
      </w:r>
      <w:r>
        <w:t>.</w:t>
      </w:r>
    </w:p>
    <w:p w14:paraId="5191B017" w14:textId="77777777" w:rsidR="00496979" w:rsidRPr="004B2029" w:rsidRDefault="00A673E9" w:rsidP="00496979">
      <w:pPr>
        <w:pStyle w:val="Titre1"/>
      </w:pPr>
      <w:r w:rsidRPr="004B2029">
        <w:tab/>
        <w:t>2</w:t>
      </w:r>
      <w:r w:rsidRPr="004B2029">
        <w:tab/>
        <w:t>Power</w:t>
      </w:r>
    </w:p>
    <w:p w14:paraId="5D1D4017" w14:textId="3B989300" w:rsidR="009752FB" w:rsidRDefault="00A673E9">
      <w:pPr>
        <w:pStyle w:val="Proposal"/>
      </w:pPr>
      <w:r>
        <w:t>MOD</w:t>
      </w:r>
      <w:r>
        <w:tab/>
        <w:t>EUR/X</w:t>
      </w:r>
      <w:r w:rsidRPr="008D36A5">
        <w:t>XXXA9/</w:t>
      </w:r>
      <w:r w:rsidR="003D7400" w:rsidRPr="008D36A5">
        <w:t>6</w:t>
      </w:r>
    </w:p>
    <w:p w14:paraId="4630951C" w14:textId="77777777" w:rsidR="00496979" w:rsidRDefault="00A673E9" w:rsidP="00496979">
      <w:pPr>
        <w:rPr>
          <w:lang w:val="en-US"/>
        </w:rPr>
      </w:pPr>
      <w:r>
        <w:rPr>
          <w:rStyle w:val="Appdef"/>
          <w:color w:val="000000"/>
          <w:lang w:val="en-US"/>
        </w:rPr>
        <w:t>27</w:t>
      </w:r>
      <w:r w:rsidRPr="00023D12">
        <w:rPr>
          <w:rStyle w:val="Appdef"/>
          <w:b w:val="0"/>
          <w:color w:val="000000"/>
          <w:lang w:val="en-US"/>
        </w:rPr>
        <w:t>/60</w:t>
      </w:r>
      <w:r>
        <w:rPr>
          <w:lang w:val="en-US"/>
        </w:rPr>
        <w:tab/>
        <w:t>2.1</w:t>
      </w:r>
      <w:r>
        <w:rPr>
          <w:lang w:val="en-US"/>
        </w:rPr>
        <w:tab/>
        <w:t>Unless otherwise specified in Part II of this Appendix, the peak envelope powers supplied to the antenna transmission line shall not exceed the maximum values indicated in the Table below; the corresponding peak effective radiated powers being assumed to be equal to two-thirds of these values.</w:t>
      </w:r>
    </w:p>
    <w:p w14:paraId="269E3156" w14:textId="77777777" w:rsidR="000E2A4F" w:rsidRDefault="000E2A4F" w:rsidP="00496979">
      <w:pPr>
        <w:rPr>
          <w:lang w:val="en-US"/>
        </w:rPr>
      </w:pPr>
    </w:p>
    <w:p w14:paraId="6D9D3E8B" w14:textId="77777777" w:rsidR="000E2A4F" w:rsidRDefault="000E2A4F" w:rsidP="00496979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"/>
        <w:gridCol w:w="2829"/>
        <w:gridCol w:w="2268"/>
        <w:gridCol w:w="3111"/>
      </w:tblGrid>
      <w:tr w:rsidR="00496979" w14:paraId="5A62FE6D" w14:textId="77777777" w:rsidTr="00A673E9">
        <w:trPr>
          <w:jc w:val="center"/>
        </w:trPr>
        <w:tc>
          <w:tcPr>
            <w:tcW w:w="2835" w:type="dxa"/>
            <w:gridSpan w:val="2"/>
          </w:tcPr>
          <w:p w14:paraId="50D53C72" w14:textId="77777777" w:rsidR="00496979" w:rsidRDefault="00A673E9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lastRenderedPageBreak/>
              <w:t>Class of emission</w:t>
            </w:r>
          </w:p>
        </w:tc>
        <w:tc>
          <w:tcPr>
            <w:tcW w:w="2268" w:type="dxa"/>
          </w:tcPr>
          <w:p w14:paraId="1F7CC31F" w14:textId="77777777" w:rsidR="00496979" w:rsidRDefault="00A673E9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Stations</w:t>
            </w:r>
          </w:p>
        </w:tc>
        <w:tc>
          <w:tcPr>
            <w:tcW w:w="3111" w:type="dxa"/>
          </w:tcPr>
          <w:p w14:paraId="105650B6" w14:textId="77777777" w:rsidR="00496979" w:rsidRDefault="00A673E9" w:rsidP="00496979">
            <w:pPr>
              <w:pStyle w:val="Tablehead"/>
              <w:rPr>
                <w:lang w:val="en-US"/>
              </w:rPr>
            </w:pPr>
            <w:r>
              <w:rPr>
                <w:lang w:val="en-US"/>
              </w:rPr>
              <w:t>Maximum peak envelope power</w:t>
            </w:r>
          </w:p>
        </w:tc>
      </w:tr>
      <w:tr w:rsidR="00496979" w14:paraId="276DF1D0" w14:textId="77777777" w:rsidTr="00A673E9">
        <w:trPr>
          <w:jc w:val="center"/>
        </w:trPr>
        <w:tc>
          <w:tcPr>
            <w:tcW w:w="2835" w:type="dxa"/>
            <w:gridSpan w:val="2"/>
          </w:tcPr>
          <w:p w14:paraId="22C7912A" w14:textId="05088937" w:rsidR="00496979" w:rsidRPr="00DF5283" w:rsidRDefault="00A673E9" w:rsidP="00496979">
            <w:pPr>
              <w:pStyle w:val="Tabletext"/>
              <w:keepNext/>
              <w:spacing w:before="80" w:after="80"/>
              <w:ind w:left="113" w:right="113"/>
              <w:rPr>
                <w:lang w:val="it-IT"/>
              </w:rPr>
            </w:pPr>
            <w:r w:rsidRPr="00DE75C0">
              <w:rPr>
                <w:lang w:val="it-IT"/>
              </w:rPr>
              <w:t xml:space="preserve">H2B, J3E, </w:t>
            </w:r>
            <w:del w:id="24" w:author="ITU" w:date="2023-04-28T09:37:00Z">
              <w:r w:rsidR="00F1710C" w:rsidRPr="00DE75C0" w:rsidDel="00F1710C">
                <w:rPr>
                  <w:lang w:val="it-IT"/>
                </w:rPr>
                <w:delText>J7B</w:delText>
              </w:r>
            </w:del>
            <w:ins w:id="25" w:author="CEPT" w:date="2023-04-27T16:31:00Z">
              <w:r w:rsidRPr="00DE75C0">
                <w:rPr>
                  <w:lang w:val="it-IT"/>
                </w:rPr>
                <w:t xml:space="preserve">J7A, </w:t>
              </w:r>
              <w:bookmarkStart w:id="26" w:name="_Hlk133572203"/>
              <w:r w:rsidRPr="00DE75C0">
                <w:rPr>
                  <w:lang w:val="es-ES"/>
                </w:rPr>
                <w:t>J2E, J7E, J9E, J2B, J2D, J7B, J7D, J9B, J9D</w:t>
              </w:r>
            </w:ins>
            <w:bookmarkEnd w:id="26"/>
            <w:r w:rsidRPr="00DE75C0">
              <w:rPr>
                <w:lang w:val="es-ES"/>
              </w:rPr>
              <w:t>,</w:t>
            </w:r>
            <w:del w:id="27" w:author="ITU" w:date="2023-04-28T09:42:00Z">
              <w:r w:rsidR="00F1710C" w:rsidRPr="00DE75C0" w:rsidDel="00F1710C">
                <w:rPr>
                  <w:lang w:val="es-ES"/>
                </w:rPr>
                <w:delText xml:space="preserve"> </w:delText>
              </w:r>
            </w:del>
            <w:del w:id="28" w:author="ITU" w:date="2023-04-28T09:41:00Z">
              <w:r w:rsidR="00F1710C" w:rsidRPr="00DE75C0" w:rsidDel="00F1710C">
                <w:rPr>
                  <w:lang w:val="it-IT"/>
                </w:rPr>
                <w:delText>JXX</w:delText>
              </w:r>
            </w:del>
            <w:r w:rsidRPr="00DE75C0">
              <w:rPr>
                <w:lang w:val="it-IT"/>
              </w:rPr>
              <w:br/>
              <w:t>A3E*, H3E*</w:t>
            </w:r>
            <w:r w:rsidRPr="00DE75C0">
              <w:rPr>
                <w:lang w:val="it-IT"/>
              </w:rPr>
              <w:br/>
            </w:r>
            <w:del w:id="29" w:author="CEPT" w:date="2023-04-27T16:31:00Z">
              <w:r w:rsidRPr="00DE75C0" w:rsidDel="00A673E9">
                <w:rPr>
                  <w:lang w:val="it-IT"/>
                </w:rPr>
                <w:delText>(100% modulation)</w:delText>
              </w:r>
            </w:del>
          </w:p>
        </w:tc>
        <w:tc>
          <w:tcPr>
            <w:tcW w:w="2268" w:type="dxa"/>
          </w:tcPr>
          <w:p w14:paraId="5D18AB82" w14:textId="77777777" w:rsidR="00496979" w:rsidRDefault="00A673E9" w:rsidP="00496979">
            <w:pPr>
              <w:pStyle w:val="Tabletext"/>
              <w:keepNext/>
              <w:spacing w:before="80" w:after="80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Aeronautical stations Aircraft stations</w:t>
            </w:r>
          </w:p>
        </w:tc>
        <w:tc>
          <w:tcPr>
            <w:tcW w:w="3111" w:type="dxa"/>
          </w:tcPr>
          <w:p w14:paraId="28D6F06C" w14:textId="77777777" w:rsidR="00496979" w:rsidRDefault="00A673E9" w:rsidP="00496979">
            <w:pPr>
              <w:pStyle w:val="Tabletext"/>
              <w:keepNext/>
              <w:spacing w:before="80" w:after="80"/>
              <w:jc w:val="center"/>
              <w:rPr>
                <w:ins w:id="30" w:author="CEPT" w:date="2023-04-27T16:31:00Z"/>
                <w:lang w:val="en-US"/>
              </w:rPr>
            </w:pPr>
            <w:r>
              <w:rPr>
                <w:lang w:val="en-US"/>
              </w:rPr>
              <w:t>6 kW</w:t>
            </w:r>
            <w:r>
              <w:rPr>
                <w:lang w:val="en-US"/>
              </w:rPr>
              <w:br/>
              <w:t>400 W</w:t>
            </w:r>
          </w:p>
          <w:p w14:paraId="16787D5C" w14:textId="693474D4" w:rsidR="00A673E9" w:rsidRDefault="00A673E9" w:rsidP="00496979">
            <w:pPr>
              <w:pStyle w:val="Tabletext"/>
              <w:keepNext/>
              <w:spacing w:before="80" w:after="80"/>
              <w:jc w:val="center"/>
              <w:rPr>
                <w:lang w:val="en-US"/>
              </w:rPr>
            </w:pPr>
            <w:ins w:id="31" w:author="CEPT" w:date="2023-04-27T16:31:00Z">
              <w:r w:rsidRPr="00DF5283">
                <w:rPr>
                  <w:lang w:val="it-IT"/>
                </w:rPr>
                <w:t>(100% modulation)</w:t>
              </w:r>
            </w:ins>
            <w:ins w:id="32" w:author="CEPT" w:date="2023-04-27T17:39:00Z">
              <w:r w:rsidR="00861019">
                <w:t xml:space="preserve"> </w:t>
              </w:r>
              <w:r w:rsidR="00861019" w:rsidRPr="00861019">
                <w:rPr>
                  <w:lang w:val="it-IT"/>
                </w:rPr>
                <w:t>**</w:t>
              </w:r>
            </w:ins>
          </w:p>
        </w:tc>
      </w:tr>
      <w:tr w:rsidR="00496979" w14:paraId="66324D37" w14:textId="77777777" w:rsidTr="00A673E9">
        <w:trPr>
          <w:jc w:val="center"/>
        </w:trPr>
        <w:tc>
          <w:tcPr>
            <w:tcW w:w="2835" w:type="dxa"/>
            <w:gridSpan w:val="2"/>
          </w:tcPr>
          <w:p w14:paraId="3FE285AA" w14:textId="77777777" w:rsidR="00496979" w:rsidRDefault="00A673E9" w:rsidP="00496979">
            <w:pPr>
              <w:pStyle w:val="Tabletext"/>
              <w:keepNext/>
              <w:spacing w:before="80" w:after="80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Other emissions such as</w:t>
            </w:r>
            <w:r>
              <w:rPr>
                <w:lang w:val="en-US"/>
              </w:rPr>
              <w:br/>
              <w:t>A1A, A1B, F1B</w:t>
            </w:r>
          </w:p>
        </w:tc>
        <w:tc>
          <w:tcPr>
            <w:tcW w:w="2268" w:type="dxa"/>
          </w:tcPr>
          <w:p w14:paraId="702EA113" w14:textId="77777777" w:rsidR="00496979" w:rsidRDefault="00A673E9" w:rsidP="00496979">
            <w:pPr>
              <w:pStyle w:val="Tabletext"/>
              <w:keepNext/>
              <w:spacing w:before="80" w:after="80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Aeronautical stations Aircraft stations</w:t>
            </w:r>
          </w:p>
        </w:tc>
        <w:tc>
          <w:tcPr>
            <w:tcW w:w="3111" w:type="dxa"/>
          </w:tcPr>
          <w:p w14:paraId="47E63955" w14:textId="77777777" w:rsidR="00496979" w:rsidRDefault="00A673E9" w:rsidP="00496979">
            <w:pPr>
              <w:pStyle w:val="Tabletext"/>
              <w:keepNext/>
              <w:spacing w:before="80" w:after="80"/>
              <w:jc w:val="center"/>
              <w:rPr>
                <w:lang w:val="en-US"/>
              </w:rPr>
            </w:pPr>
            <w:r>
              <w:rPr>
                <w:lang w:val="en-US"/>
              </w:rPr>
              <w:t>1.5 kW</w:t>
            </w:r>
            <w:r>
              <w:rPr>
                <w:lang w:val="en-US"/>
              </w:rPr>
              <w:br/>
              <w:t>100 W</w:t>
            </w:r>
          </w:p>
        </w:tc>
      </w:tr>
      <w:tr w:rsidR="00496979" w:rsidRPr="0042431B" w14:paraId="69011E27" w14:textId="77777777" w:rsidTr="00496979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jc w:val="center"/>
        </w:trPr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F509D" w14:textId="77777777" w:rsidR="00496979" w:rsidRDefault="00A673E9" w:rsidP="00496979">
            <w:pPr>
              <w:pStyle w:val="Tablelegend"/>
              <w:tabs>
                <w:tab w:val="clear" w:pos="284"/>
                <w:tab w:val="left" w:pos="271"/>
              </w:tabs>
              <w:rPr>
                <w:ins w:id="33" w:author="CEPT" w:date="2023-04-27T16:32:00Z"/>
                <w:lang w:val="en-US"/>
              </w:rPr>
            </w:pPr>
            <w:r>
              <w:rPr>
                <w:lang w:val="en-US"/>
              </w:rPr>
              <w:t>*</w:t>
            </w:r>
            <w:r>
              <w:rPr>
                <w:lang w:val="en-US"/>
              </w:rPr>
              <w:tab/>
              <w:t>A3E and H3E to be used only on 3</w:t>
            </w:r>
            <w:r>
              <w:rPr>
                <w:rFonts w:ascii="Tms Rmn" w:hAnsi="Tms Rmn"/>
                <w:sz w:val="12"/>
                <w:lang w:val="en-US"/>
              </w:rPr>
              <w:t> </w:t>
            </w:r>
            <w:r>
              <w:rPr>
                <w:lang w:val="en-US"/>
              </w:rPr>
              <w:t>023 kHz and 5</w:t>
            </w:r>
            <w:r>
              <w:rPr>
                <w:rFonts w:ascii="Tms Rmn" w:hAnsi="Tms Rmn"/>
                <w:sz w:val="12"/>
                <w:lang w:val="en-US"/>
              </w:rPr>
              <w:t> </w:t>
            </w:r>
            <w:r>
              <w:rPr>
                <w:lang w:val="en-US"/>
              </w:rPr>
              <w:t>680 kHz.</w:t>
            </w:r>
          </w:p>
          <w:p w14:paraId="2D7AAC2A" w14:textId="77777777" w:rsidR="00A673E9" w:rsidRDefault="00A673E9" w:rsidP="00A673E9">
            <w:pPr>
              <w:pStyle w:val="Tablelegend"/>
              <w:tabs>
                <w:tab w:val="clear" w:pos="284"/>
                <w:tab w:val="left" w:pos="271"/>
              </w:tabs>
              <w:rPr>
                <w:ins w:id="34" w:author="CEPT" w:date="2023-04-27T16:32:00Z"/>
                <w:lang w:val="en-US"/>
              </w:rPr>
            </w:pPr>
            <w:ins w:id="35" w:author="CEPT" w:date="2023-04-27T16:32:00Z">
              <w:r w:rsidRPr="00234B7B">
                <w:rPr>
                  <w:lang w:val="en-US"/>
                </w:rPr>
                <w:t>** ‘100% modulation’ implies that during measurement or calculation, the modulation depth should be adjusted to produce the maximum peak envelope power.</w:t>
              </w:r>
            </w:ins>
          </w:p>
          <w:p w14:paraId="32C920EE" w14:textId="794E8709" w:rsidR="00A673E9" w:rsidRDefault="00A673E9" w:rsidP="00496979">
            <w:pPr>
              <w:pStyle w:val="Tablelegend"/>
              <w:tabs>
                <w:tab w:val="clear" w:pos="284"/>
                <w:tab w:val="left" w:pos="271"/>
              </w:tabs>
              <w:rPr>
                <w:lang w:val="en-US"/>
              </w:rPr>
            </w:pPr>
          </w:p>
        </w:tc>
      </w:tr>
    </w:tbl>
    <w:p w14:paraId="6AEEBA3F" w14:textId="4210F1CF" w:rsidR="009752FB" w:rsidRDefault="00A673E9">
      <w:pPr>
        <w:pStyle w:val="Reasons"/>
      </w:pPr>
      <w:r>
        <w:rPr>
          <w:b/>
        </w:rPr>
        <w:t>Reasons:</w:t>
      </w:r>
      <w:r>
        <w:tab/>
      </w:r>
      <w:r w:rsidRPr="00A673E9">
        <w:t xml:space="preserve">To align with the </w:t>
      </w:r>
      <w:r>
        <w:t>R</w:t>
      </w:r>
      <w:r w:rsidRPr="00A673E9">
        <w:t xml:space="preserve">ules of </w:t>
      </w:r>
      <w:r>
        <w:t>P</w:t>
      </w:r>
      <w:r w:rsidRPr="00A673E9">
        <w:t>rocedure and to clarify how to consider the 100% modulation</w:t>
      </w:r>
      <w:r>
        <w:t>.</w:t>
      </w:r>
    </w:p>
    <w:p w14:paraId="636BFB4B" w14:textId="7B435F9F" w:rsidR="009752FB" w:rsidRDefault="00A673E9">
      <w:pPr>
        <w:pStyle w:val="Proposal"/>
      </w:pPr>
      <w:r>
        <w:t>SUP</w:t>
      </w:r>
      <w:r>
        <w:tab/>
        <w:t>EUR/</w:t>
      </w:r>
      <w:r w:rsidRPr="00DE75C0">
        <w:t>XXXXA9/</w:t>
      </w:r>
      <w:r w:rsidR="003D7400" w:rsidRPr="00DE75C0">
        <w:t>7</w:t>
      </w:r>
    </w:p>
    <w:p w14:paraId="4094688D" w14:textId="77777777" w:rsidR="0045098B" w:rsidRDefault="00A673E9" w:rsidP="0045098B">
      <w:pPr>
        <w:pStyle w:val="ResNo"/>
      </w:pPr>
      <w:bookmarkStart w:id="36" w:name="_Toc39649511"/>
      <w:r>
        <w:t xml:space="preserve">RESOLUTION </w:t>
      </w:r>
      <w:r w:rsidRPr="00D46E4B">
        <w:rPr>
          <w:rStyle w:val="href"/>
        </w:rPr>
        <w:t>429</w:t>
      </w:r>
      <w:r>
        <w:t xml:space="preserve"> (WRC-19)</w:t>
      </w:r>
      <w:bookmarkEnd w:id="36"/>
    </w:p>
    <w:p w14:paraId="187BD02D" w14:textId="77777777" w:rsidR="0045098B" w:rsidRDefault="00A673E9" w:rsidP="0045098B">
      <w:pPr>
        <w:pStyle w:val="Restitle"/>
      </w:pPr>
      <w:bookmarkStart w:id="37" w:name="_Toc35789359"/>
      <w:bookmarkStart w:id="38" w:name="_Toc35857056"/>
      <w:bookmarkStart w:id="39" w:name="_Toc35877691"/>
      <w:bookmarkStart w:id="40" w:name="_Toc35963634"/>
      <w:bookmarkStart w:id="41" w:name="_Toc39649512"/>
      <w:r>
        <w:t>Consideration of regulatory provisions for updating Appendix 27 of the Radio Regulations in support of aeronautical HF modernization</w:t>
      </w:r>
      <w:bookmarkEnd w:id="37"/>
      <w:bookmarkEnd w:id="38"/>
      <w:bookmarkEnd w:id="39"/>
      <w:bookmarkEnd w:id="40"/>
      <w:bookmarkEnd w:id="41"/>
    </w:p>
    <w:p w14:paraId="2915E74E" w14:textId="671A401D" w:rsidR="009752FB" w:rsidRDefault="009752FB">
      <w:pPr>
        <w:pStyle w:val="Reasons"/>
      </w:pPr>
    </w:p>
    <w:sectPr w:rsidR="009752FB">
      <w:headerReference w:type="default" r:id="rId14"/>
      <w:footerReference w:type="even" r:id="rId15"/>
      <w:footerReference w:type="default" r:id="rId16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D856A" w14:textId="77777777" w:rsidR="00E64A0F" w:rsidRDefault="00E64A0F">
      <w:r>
        <w:separator/>
      </w:r>
    </w:p>
  </w:endnote>
  <w:endnote w:type="continuationSeparator" w:id="0">
    <w:p w14:paraId="7D3B6DE0" w14:textId="77777777" w:rsidR="00E64A0F" w:rsidRDefault="00E6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400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4672BDA" w14:textId="141D72E6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8F6603">
      <w:rPr>
        <w:noProof/>
      </w:rPr>
      <w:t>25.05.23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0F3D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65356" w14:textId="77777777" w:rsidR="00E64A0F" w:rsidRDefault="00E64A0F">
      <w:r>
        <w:rPr>
          <w:b/>
        </w:rPr>
        <w:t>_______________</w:t>
      </w:r>
    </w:p>
  </w:footnote>
  <w:footnote w:type="continuationSeparator" w:id="0">
    <w:p w14:paraId="1546988D" w14:textId="77777777" w:rsidR="00E64A0F" w:rsidRDefault="00E64A0F">
      <w:r>
        <w:continuationSeparator/>
      </w:r>
    </w:p>
  </w:footnote>
  <w:footnote w:id="1">
    <w:p w14:paraId="778E49A9" w14:textId="77777777" w:rsidR="00480E34" w:rsidRDefault="00A673E9" w:rsidP="00496979">
      <w:pPr>
        <w:pStyle w:val="Notedebasdepage"/>
        <w:rPr>
          <w:color w:val="000000"/>
          <w:lang w:val="en-US"/>
        </w:rPr>
      </w:pPr>
      <w:r>
        <w:rPr>
          <w:rStyle w:val="Appelnotedebasdep"/>
          <w:color w:val="000000"/>
          <w:lang w:val="en-US"/>
        </w:rPr>
        <w:t>*</w:t>
      </w:r>
      <w:r>
        <w:rPr>
          <w:color w:val="000000"/>
          <w:lang w:val="en-US"/>
        </w:rPr>
        <w:tab/>
        <w:t>A3E and H3E to be used only on 3</w:t>
      </w:r>
      <w:r>
        <w:rPr>
          <w:rFonts w:ascii="Tms Rmn" w:hAnsi="Tms Rmn"/>
          <w:color w:val="000000"/>
          <w:sz w:val="12"/>
          <w:lang w:val="en-US"/>
        </w:rPr>
        <w:t> </w:t>
      </w:r>
      <w:r>
        <w:rPr>
          <w:color w:val="000000"/>
          <w:lang w:val="en-US"/>
        </w:rPr>
        <w:t>023 kHz and 5</w:t>
      </w:r>
      <w:r>
        <w:rPr>
          <w:rFonts w:ascii="Tms Rmn" w:hAnsi="Tms Rmn"/>
          <w:color w:val="000000"/>
          <w:sz w:val="12"/>
          <w:lang w:val="en-US"/>
        </w:rPr>
        <w:t> </w:t>
      </w:r>
      <w:r>
        <w:rPr>
          <w:color w:val="000000"/>
          <w:lang w:val="en-US"/>
        </w:rPr>
        <w:t>680 kHz</w:t>
      </w:r>
      <w:r>
        <w:rPr>
          <w:color w:val="000000"/>
          <w:sz w:val="22"/>
          <w:lang w:val="en-US"/>
        </w:rPr>
        <w:t>.</w:t>
      </w:r>
    </w:p>
  </w:footnote>
  <w:footnote w:id="2">
    <w:p w14:paraId="28ACCCD6" w14:textId="1F7D408C" w:rsidR="00480E34" w:rsidRPr="00FD2D43" w:rsidRDefault="00A673E9" w:rsidP="00496979">
      <w:pPr>
        <w:pStyle w:val="Notedebasdepage"/>
        <w:rPr>
          <w:lang w:val="en-US"/>
        </w:rPr>
      </w:pPr>
      <w:r>
        <w:rPr>
          <w:rStyle w:val="Appelnotedebasdep"/>
        </w:rPr>
        <w:t>**</w:t>
      </w:r>
      <w: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 xml:space="preserve">A1A, A1B and F1B are permitted provided they do not cause harmful interference to the classes of emission H2B, J3E, </w:t>
      </w:r>
      <w:ins w:id="14" w:author="CEPT" w:date="2022-10-19T11:53:00Z">
        <w:r w:rsidRPr="000258BE">
          <w:rPr>
            <w:color w:val="000000"/>
            <w:szCs w:val="24"/>
            <w:lang w:val="en-US"/>
          </w:rPr>
          <w:t>J2E, J7E, J9E,</w:t>
        </w:r>
        <w:r>
          <w:rPr>
            <w:color w:val="000000"/>
            <w:szCs w:val="24"/>
            <w:lang w:val="en-US"/>
          </w:rPr>
          <w:t xml:space="preserve"> </w:t>
        </w:r>
      </w:ins>
      <w:del w:id="15" w:author="CEPT" w:date="2022-10-19T11:53:00Z">
        <w:r w:rsidDel="00A71979">
          <w:rPr>
            <w:color w:val="000000"/>
            <w:lang w:val="en-US"/>
          </w:rPr>
          <w:delText xml:space="preserve">J7B </w:delText>
        </w:r>
      </w:del>
      <w:ins w:id="16" w:author="CEPT" w:date="2022-10-19T11:53:00Z">
        <w:r>
          <w:rPr>
            <w:color w:val="000000"/>
            <w:lang w:val="en-US"/>
          </w:rPr>
          <w:t xml:space="preserve">J7A, </w:t>
        </w:r>
        <w:r w:rsidRPr="000258BE">
          <w:rPr>
            <w:szCs w:val="24"/>
          </w:rPr>
          <w:t>J2B, J2D, J7B, J7D, J9B, and J9D</w:t>
        </w:r>
      </w:ins>
      <w:del w:id="17" w:author="CEPT" w:date="2022-10-19T11:53:00Z">
        <w:r w:rsidDel="00A71979">
          <w:rPr>
            <w:color w:val="000000"/>
            <w:lang w:val="en-US"/>
          </w:rPr>
          <w:delText>and JXX</w:delText>
        </w:r>
      </w:del>
      <w:r>
        <w:rPr>
          <w:color w:val="000000"/>
          <w:lang w:val="en-US"/>
        </w:rPr>
        <w:t>. In addition, AlA, A1B and FlB emissions shall be in accordance with the provisions in Nos. </w:t>
      </w:r>
      <w:r w:rsidRPr="006976DE">
        <w:rPr>
          <w:rStyle w:val="Appref"/>
          <w:b/>
          <w:color w:val="000000"/>
          <w:lang w:val="en-US"/>
        </w:rPr>
        <w:t>27</w:t>
      </w:r>
      <w:r>
        <w:rPr>
          <w:rStyle w:val="Appref"/>
          <w:color w:val="000000"/>
          <w:lang w:val="en-US"/>
        </w:rPr>
        <w:t>/70</w:t>
      </w:r>
      <w:r>
        <w:rPr>
          <w:color w:val="000000"/>
          <w:lang w:val="en-US"/>
        </w:rPr>
        <w:t xml:space="preserve"> to </w:t>
      </w:r>
      <w:r>
        <w:rPr>
          <w:b/>
          <w:bCs/>
          <w:color w:val="000000"/>
        </w:rPr>
        <w:t>27</w:t>
      </w:r>
      <w:r>
        <w:rPr>
          <w:color w:val="000000"/>
        </w:rPr>
        <w:t>/74</w:t>
      </w:r>
      <w:r>
        <w:rPr>
          <w:color w:val="000000"/>
          <w:lang w:val="en-US"/>
        </w:rPr>
        <w:t xml:space="preserve"> and care should be taken to place these emissions at or near the centre of the channel. However, a modulating audio frequency is permitted with single sideband transmitters, where the carrier is suppressed in accordance with No. </w:t>
      </w:r>
      <w:r w:rsidRPr="006976DE">
        <w:rPr>
          <w:rStyle w:val="Appref"/>
          <w:b/>
          <w:color w:val="000000"/>
          <w:lang w:val="en-US"/>
        </w:rPr>
        <w:t>27</w:t>
      </w:r>
      <w:r>
        <w:rPr>
          <w:rStyle w:val="Appref"/>
          <w:color w:val="000000"/>
          <w:lang w:val="en-US"/>
        </w:rPr>
        <w:t>/69</w:t>
      </w:r>
      <w:r>
        <w:rPr>
          <w:color w:val="000000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FFDD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7D186925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42" w:name="OLE_LINK1"/>
    <w:bookmarkStart w:id="43" w:name="OLE_LINK2"/>
    <w:bookmarkStart w:id="44" w:name="OLE_LINK3"/>
    <w:r w:rsidR="00EB55C6">
      <w:t>4451(Add.9)</w:t>
    </w:r>
    <w:bookmarkEnd w:id="42"/>
    <w:bookmarkEnd w:id="43"/>
    <w:bookmarkEnd w:id="44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  <w15:person w15:author="ITU">
    <w15:presenceInfo w15:providerId="None" w15:userId="IT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42020"/>
    <w:rsid w:val="00051E39"/>
    <w:rsid w:val="000705F2"/>
    <w:rsid w:val="00077239"/>
    <w:rsid w:val="0007795D"/>
    <w:rsid w:val="00086491"/>
    <w:rsid w:val="00091346"/>
    <w:rsid w:val="000941DF"/>
    <w:rsid w:val="0009706C"/>
    <w:rsid w:val="000D154B"/>
    <w:rsid w:val="000D2DAF"/>
    <w:rsid w:val="000E2A4F"/>
    <w:rsid w:val="000E463E"/>
    <w:rsid w:val="000F73FF"/>
    <w:rsid w:val="00114CF7"/>
    <w:rsid w:val="00116C7A"/>
    <w:rsid w:val="00123B68"/>
    <w:rsid w:val="00126F2E"/>
    <w:rsid w:val="0013410A"/>
    <w:rsid w:val="00146F6F"/>
    <w:rsid w:val="00153C19"/>
    <w:rsid w:val="00161F26"/>
    <w:rsid w:val="00187BD9"/>
    <w:rsid w:val="00190B55"/>
    <w:rsid w:val="001C3B5F"/>
    <w:rsid w:val="001D058F"/>
    <w:rsid w:val="002009EA"/>
    <w:rsid w:val="00202756"/>
    <w:rsid w:val="00202CA0"/>
    <w:rsid w:val="0021456D"/>
    <w:rsid w:val="00216B6D"/>
    <w:rsid w:val="00216B95"/>
    <w:rsid w:val="0022757F"/>
    <w:rsid w:val="00241FA2"/>
    <w:rsid w:val="00261BE7"/>
    <w:rsid w:val="00262CCA"/>
    <w:rsid w:val="00271316"/>
    <w:rsid w:val="00297F89"/>
    <w:rsid w:val="002B349C"/>
    <w:rsid w:val="002D58BE"/>
    <w:rsid w:val="002F183C"/>
    <w:rsid w:val="002F4747"/>
    <w:rsid w:val="00302605"/>
    <w:rsid w:val="00361B37"/>
    <w:rsid w:val="00376472"/>
    <w:rsid w:val="00377BD3"/>
    <w:rsid w:val="00384088"/>
    <w:rsid w:val="003852CE"/>
    <w:rsid w:val="0039169B"/>
    <w:rsid w:val="003A7F8C"/>
    <w:rsid w:val="003B2284"/>
    <w:rsid w:val="003B532E"/>
    <w:rsid w:val="003D0F8B"/>
    <w:rsid w:val="003D7400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C71EA"/>
    <w:rsid w:val="005E10C9"/>
    <w:rsid w:val="005E290B"/>
    <w:rsid w:val="005E61DD"/>
    <w:rsid w:val="005F04D8"/>
    <w:rsid w:val="00601604"/>
    <w:rsid w:val="006023DF"/>
    <w:rsid w:val="00615426"/>
    <w:rsid w:val="00616219"/>
    <w:rsid w:val="00645B7D"/>
    <w:rsid w:val="00657DE0"/>
    <w:rsid w:val="00685313"/>
    <w:rsid w:val="00692833"/>
    <w:rsid w:val="00696BE9"/>
    <w:rsid w:val="00697D1D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96586"/>
    <w:rsid w:val="007A6F1F"/>
    <w:rsid w:val="007D5320"/>
    <w:rsid w:val="007E1290"/>
    <w:rsid w:val="007F0001"/>
    <w:rsid w:val="00800972"/>
    <w:rsid w:val="00804475"/>
    <w:rsid w:val="00811633"/>
    <w:rsid w:val="00814037"/>
    <w:rsid w:val="00841216"/>
    <w:rsid w:val="00842AF0"/>
    <w:rsid w:val="00861019"/>
    <w:rsid w:val="0086171E"/>
    <w:rsid w:val="00872FC8"/>
    <w:rsid w:val="008845D0"/>
    <w:rsid w:val="00884D60"/>
    <w:rsid w:val="00896E56"/>
    <w:rsid w:val="008B43F2"/>
    <w:rsid w:val="008B6CFF"/>
    <w:rsid w:val="008D36A5"/>
    <w:rsid w:val="008F6603"/>
    <w:rsid w:val="009274B4"/>
    <w:rsid w:val="00934EA2"/>
    <w:rsid w:val="00944A5C"/>
    <w:rsid w:val="00952A66"/>
    <w:rsid w:val="009752FB"/>
    <w:rsid w:val="009B1EA1"/>
    <w:rsid w:val="009B7C9A"/>
    <w:rsid w:val="009C56E5"/>
    <w:rsid w:val="009C7716"/>
    <w:rsid w:val="009D47D1"/>
    <w:rsid w:val="009E5FC8"/>
    <w:rsid w:val="009E687A"/>
    <w:rsid w:val="009F236F"/>
    <w:rsid w:val="009F53E5"/>
    <w:rsid w:val="00A066F1"/>
    <w:rsid w:val="00A141AF"/>
    <w:rsid w:val="00A16D29"/>
    <w:rsid w:val="00A30305"/>
    <w:rsid w:val="00A31D2D"/>
    <w:rsid w:val="00A4600A"/>
    <w:rsid w:val="00A538A6"/>
    <w:rsid w:val="00A54C25"/>
    <w:rsid w:val="00A673E9"/>
    <w:rsid w:val="00A710E7"/>
    <w:rsid w:val="00A71237"/>
    <w:rsid w:val="00A7372E"/>
    <w:rsid w:val="00A8284C"/>
    <w:rsid w:val="00A861A3"/>
    <w:rsid w:val="00A93B85"/>
    <w:rsid w:val="00AA0B18"/>
    <w:rsid w:val="00AA3C65"/>
    <w:rsid w:val="00AA666F"/>
    <w:rsid w:val="00AD7914"/>
    <w:rsid w:val="00AE514B"/>
    <w:rsid w:val="00B40888"/>
    <w:rsid w:val="00B51D7E"/>
    <w:rsid w:val="00B639E9"/>
    <w:rsid w:val="00B817CD"/>
    <w:rsid w:val="00B81A7D"/>
    <w:rsid w:val="00B91EF7"/>
    <w:rsid w:val="00B94AD0"/>
    <w:rsid w:val="00BB3A95"/>
    <w:rsid w:val="00BC75DE"/>
    <w:rsid w:val="00BD6CCE"/>
    <w:rsid w:val="00BE629A"/>
    <w:rsid w:val="00C0018F"/>
    <w:rsid w:val="00C16A5A"/>
    <w:rsid w:val="00C20466"/>
    <w:rsid w:val="00C2123A"/>
    <w:rsid w:val="00C214ED"/>
    <w:rsid w:val="00C234E6"/>
    <w:rsid w:val="00C324A8"/>
    <w:rsid w:val="00C54517"/>
    <w:rsid w:val="00C56F70"/>
    <w:rsid w:val="00C57B91"/>
    <w:rsid w:val="00C64CD8"/>
    <w:rsid w:val="00C82695"/>
    <w:rsid w:val="00C917EC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55D4"/>
    <w:rsid w:val="00D268B3"/>
    <w:rsid w:val="00D32B74"/>
    <w:rsid w:val="00D52FD6"/>
    <w:rsid w:val="00D53EAF"/>
    <w:rsid w:val="00D54009"/>
    <w:rsid w:val="00D5651D"/>
    <w:rsid w:val="00D57A34"/>
    <w:rsid w:val="00D74898"/>
    <w:rsid w:val="00D801ED"/>
    <w:rsid w:val="00D936BC"/>
    <w:rsid w:val="00D96530"/>
    <w:rsid w:val="00DA1CB1"/>
    <w:rsid w:val="00DC07DB"/>
    <w:rsid w:val="00DD44AF"/>
    <w:rsid w:val="00DE2AC3"/>
    <w:rsid w:val="00DE5692"/>
    <w:rsid w:val="00DE6300"/>
    <w:rsid w:val="00DE75C0"/>
    <w:rsid w:val="00DF4BC6"/>
    <w:rsid w:val="00DF78E0"/>
    <w:rsid w:val="00E03C94"/>
    <w:rsid w:val="00E205BC"/>
    <w:rsid w:val="00E26226"/>
    <w:rsid w:val="00E36C0F"/>
    <w:rsid w:val="00E45D05"/>
    <w:rsid w:val="00E55816"/>
    <w:rsid w:val="00E55AEF"/>
    <w:rsid w:val="00E64A0F"/>
    <w:rsid w:val="00E76182"/>
    <w:rsid w:val="00E976C1"/>
    <w:rsid w:val="00EA12E5"/>
    <w:rsid w:val="00EB0812"/>
    <w:rsid w:val="00EB54B2"/>
    <w:rsid w:val="00EB55C6"/>
    <w:rsid w:val="00EF1932"/>
    <w:rsid w:val="00EF39AA"/>
    <w:rsid w:val="00EF71B6"/>
    <w:rsid w:val="00F02766"/>
    <w:rsid w:val="00F05BD4"/>
    <w:rsid w:val="00F06473"/>
    <w:rsid w:val="00F1710C"/>
    <w:rsid w:val="00F320AA"/>
    <w:rsid w:val="00F6155B"/>
    <w:rsid w:val="00F65C19"/>
    <w:rsid w:val="00F822B0"/>
    <w:rsid w:val="00FC6687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39FA289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qFormat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"/>
    <w:basedOn w:val="Policepardfaut"/>
    <w:qFormat/>
    <w:rsid w:val="00745AEE"/>
    <w:rPr>
      <w:position w:val="6"/>
      <w:sz w:val="18"/>
    </w:rPr>
  </w:style>
  <w:style w:type="paragraph" w:styleId="Notedebasdepage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V"/>
    <w:basedOn w:val="Normal"/>
    <w:link w:val="NotedebasdepageCar"/>
    <w:qFormat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aliases w:val="ALTS FOOTNOTE Car,Footnote Text Char1 Car,Footnote Text Char Char1 Car,Footnote Text Char4 Char Char Car,Footnote Text Char1 Char1 Char1 Char Car,Footnote Text Char Char1 Char1 Char Char Car,DNV-FT Car,DNV Car"/>
    <w:basedOn w:val="Policepardfaut"/>
    <w:link w:val="Notedebasdepage"/>
    <w:qFormat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F9677B"/>
  </w:style>
  <w:style w:type="paragraph" w:styleId="Rvision">
    <w:name w:val="Revision"/>
    <w:hidden/>
    <w:uiPriority w:val="99"/>
    <w:semiHidden/>
    <w:rsid w:val="00A673E9"/>
    <w:rPr>
      <w:rFonts w:ascii="Times New Roman" w:hAnsi="Times New Roman"/>
      <w:sz w:val="24"/>
      <w:lang w:val="en-GB" w:eastAsia="en-US"/>
    </w:rPr>
  </w:style>
  <w:style w:type="character" w:customStyle="1" w:styleId="ReasonsChar">
    <w:name w:val="Reasons Char"/>
    <w:basedOn w:val="Policepardfaut"/>
    <w:link w:val="Reasons"/>
    <w:locked/>
    <w:rsid w:val="00E76182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Policepardfaut"/>
    <w:link w:val="Proposal"/>
    <w:locked/>
    <w:rsid w:val="00E76182"/>
    <w:rPr>
      <w:rFonts w:ascii="Times New Roman" w:hAnsi="Times New Roman Bold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R23-WRC23-C-4451!A9!MSW-E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506E5-A662-4168-9136-ED4495919A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AF571A-BA67-4EA1-8150-0DFC553E38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9549D-D48D-458C-B3D8-023119FA7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204E0-8AA4-4C50-A354-DD818763D42D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A536511F-7492-4CD4-A73F-FA60B0B3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R23-WRC23-C-4451!A9!MSW-E</vt:lpstr>
    </vt:vector>
  </TitlesOfParts>
  <Manager>General Secretariat - Pool</Manager>
  <Company>International Telecommunication Union (ITU)</Company>
  <LinksUpToDate>false</LinksUpToDate>
  <CharactersWithSpaces>4793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R23-WRC23-C-4451!A9!MSW-E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2023-05-30T17:26:00Z</dcterms:created>
  <dcterms:modified xsi:type="dcterms:W3CDTF">2023-05-30T17:26:00Z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